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72D6FE45" w:rsidR="00192FEB" w:rsidRDefault="00DF0A51" w:rsidP="00192FEB">
      <w:pPr>
        <w:pStyle w:val="Documentnumber"/>
      </w:pPr>
      <w:r>
        <w:t>S</w:t>
      </w:r>
      <w:r w:rsidR="0013794D">
        <w:t>1</w:t>
      </w:r>
      <w:r w:rsidR="00496E8D" w:rsidRPr="004259CB">
        <w:t>0</w:t>
      </w:r>
      <w:r w:rsidR="006654C7">
        <w:t>5</w:t>
      </w:r>
      <w:r w:rsidR="00D70AFE" w:rsidRPr="004259CB">
        <w:t>0</w:t>
      </w:r>
    </w:p>
    <w:p w14:paraId="1F4C7081" w14:textId="77777777" w:rsidR="00757F9E" w:rsidRPr="00757F9E" w:rsidRDefault="00757F9E" w:rsidP="00757F9E">
      <w:pPr>
        <w:rPr>
          <w:lang w:val="en-GB"/>
        </w:rPr>
      </w:pPr>
    </w:p>
    <w:p w14:paraId="76B5E416" w14:textId="0E78FC94" w:rsidR="00D74AE1" w:rsidRPr="004259CB" w:rsidRDefault="006654C7" w:rsidP="00E270C5">
      <w:pPr>
        <w:pStyle w:val="Documentname"/>
      </w:pPr>
      <w:r>
        <w:t>Training and Certification</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2888AA22" w:rsidR="00E270C5" w:rsidRPr="004259CB" w:rsidRDefault="00E270C5" w:rsidP="00E270C5">
      <w:pPr>
        <w:pStyle w:val="Editionnumber"/>
      </w:pPr>
      <w:r w:rsidRPr="004259CB">
        <w:t xml:space="preserve">Edition </w:t>
      </w:r>
      <w:del w:id="0" w:author="Jeon MinSu" w:date="2021-09-03T11:26:00Z">
        <w:r w:rsidRPr="004259CB" w:rsidDel="00280977">
          <w:delText>1</w:delText>
        </w:r>
      </w:del>
      <w:ins w:id="1" w:author="Jeon MinSu" w:date="2021-09-03T11:26:00Z">
        <w:r w:rsidR="00280977">
          <w:t>2</w:t>
        </w:r>
      </w:ins>
      <w:r w:rsidRPr="004259CB">
        <w:t>.0</w:t>
      </w:r>
    </w:p>
    <w:p w14:paraId="7C93824F" w14:textId="5D094941" w:rsidR="00D74AE1" w:rsidRPr="004259CB" w:rsidRDefault="00353F3B" w:rsidP="00E270C5">
      <w:pPr>
        <w:pStyle w:val="Documentdate"/>
      </w:pPr>
      <w:r>
        <w:t>May</w:t>
      </w:r>
      <w:r w:rsidR="004259CB">
        <w:t xml:space="preserve"> 2018</w:t>
      </w:r>
    </w:p>
    <w:p w14:paraId="4ACD31CD" w14:textId="77777777" w:rsidR="00353F3B" w:rsidRDefault="00353F3B" w:rsidP="003274DB">
      <w:pPr>
        <w:rPr>
          <w:lang w:val="en-GB"/>
        </w:rPr>
        <w:sectPr w:rsidR="00353F3B"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3CFC6B87" w:rsidR="00353F3B" w:rsidRDefault="00353F3B">
      <w:pPr>
        <w:spacing w:after="200" w:line="276" w:lineRule="auto"/>
        <w:rPr>
          <w:lang w:val="en-GB"/>
        </w:rPr>
      </w:pPr>
      <w:r>
        <w:rPr>
          <w:lang w:val="en-GB"/>
        </w:rPr>
        <w:lastRenderedPageBreak/>
        <w:br w:type="page"/>
      </w:r>
    </w:p>
    <w:p w14:paraId="396E7030" w14:textId="77777777" w:rsidR="00353F3B" w:rsidRPr="006D1C57" w:rsidRDefault="00353F3B" w:rsidP="00353F3B">
      <w:pPr>
        <w:spacing w:after="120"/>
        <w:rPr>
          <w:rFonts w:ascii="AvenirNext LT Pro Regular" w:hAnsi="AvenirNext LT Pro Regular"/>
          <w:color w:val="002060"/>
          <w:sz w:val="40"/>
          <w:szCs w:val="40"/>
          <w:lang w:val="en-GB"/>
        </w:rPr>
      </w:pPr>
      <w:r w:rsidRPr="006D1C57">
        <w:rPr>
          <w:rFonts w:ascii="AvenirNext LT Pro Regular" w:hAnsi="AvenirNext LT Pro Regular"/>
          <w:color w:val="002060"/>
          <w:sz w:val="40"/>
          <w:szCs w:val="40"/>
          <w:lang w:val="en-GB"/>
        </w:rPr>
        <w:lastRenderedPageBreak/>
        <w:t>THE GENERAL ASSEMBLY</w:t>
      </w:r>
    </w:p>
    <w:p w14:paraId="5CD2A193" w14:textId="77777777" w:rsidR="00353F3B" w:rsidRPr="00353F3B" w:rsidRDefault="00353F3B" w:rsidP="00353F3B">
      <w:pPr>
        <w:spacing w:after="120"/>
        <w:rPr>
          <w:rFonts w:ascii="AvenirNext LT Pro Regular" w:hAnsi="AvenirNext LT Pro Regular"/>
          <w:sz w:val="22"/>
          <w:lang w:val="en-GB"/>
        </w:rPr>
      </w:pPr>
    </w:p>
    <w:p w14:paraId="178D70D4" w14:textId="77777777" w:rsidR="00353F3B" w:rsidRPr="00353F3B" w:rsidRDefault="00353F3B" w:rsidP="00353F3B">
      <w:pPr>
        <w:spacing w:after="120"/>
        <w:rPr>
          <w:rFonts w:ascii="AvenirNext LT Pro Regular" w:hAnsi="AvenirNext LT Pro Regular"/>
          <w:sz w:val="22"/>
          <w:lang w:val="en-GB"/>
        </w:rPr>
      </w:pPr>
    </w:p>
    <w:p w14:paraId="282E2220" w14:textId="5A8A24F3"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BEARING IN MIND</w:t>
      </w:r>
      <w:r w:rsidRPr="00353F3B">
        <w:rPr>
          <w:rFonts w:ascii="AvenirNext LT Pro Regular" w:hAnsi="AvenirNext LT Pro Regular"/>
          <w:sz w:val="22"/>
          <w:lang w:val="en-GB"/>
        </w:rPr>
        <w:t xml:space="preserve"> the provisions of the United Nations Convention on the Law of the Sea (UNCLOS) and the Convention on th</w:t>
      </w:r>
      <w:r w:rsidR="00866764">
        <w:rPr>
          <w:rFonts w:ascii="AvenirNext LT Pro Regular" w:hAnsi="AvenirNext LT Pro Regular"/>
          <w:sz w:val="22"/>
          <w:lang w:val="en-GB"/>
        </w:rPr>
        <w:t>e Safety of Life at Sea (SOLAS),</w:t>
      </w:r>
    </w:p>
    <w:p w14:paraId="0CDFE671"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RECOGNIZING</w:t>
      </w:r>
      <w:r w:rsidRPr="00353F3B">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0498351A"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w:t>
      </w:r>
      <w:r w:rsidRPr="00353F3B">
        <w:rPr>
          <w:rFonts w:ascii="AvenirNext LT Pro Regular" w:hAnsi="AvenirNext LT Pro Regular"/>
          <w:sz w:val="22"/>
          <w:lang w:val="en-GB"/>
        </w:rPr>
        <w:t xml:space="preserve"> </w:t>
      </w:r>
      <w:r w:rsidRPr="009B1163">
        <w:rPr>
          <w:rFonts w:ascii="AvenirNext LT Pro Regular" w:hAnsi="AvenirNext LT Pro Regular"/>
          <w:sz w:val="22"/>
          <w:highlight w:val="yellow"/>
          <w:lang w:val="en-GB"/>
        </w:rPr>
        <w:t>Article 7 of the</w:t>
      </w:r>
      <w:r w:rsidRPr="00353F3B">
        <w:rPr>
          <w:rFonts w:ascii="AvenirNext LT Pro Regular" w:hAnsi="AvenirNext LT Pro Regular"/>
          <w:sz w:val="22"/>
          <w:lang w:val="en-GB"/>
        </w:rPr>
        <w:t xml:space="preserve"> IALA Constitution regarding the authority, duties and functions of the General Assembly,</w:t>
      </w:r>
    </w:p>
    <w:p w14:paraId="5E39D4D3" w14:textId="25E062FE"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 ALSO</w:t>
      </w:r>
      <w:r w:rsidR="00415083">
        <w:rPr>
          <w:rFonts w:ascii="AvenirNext LT Pro Regular" w:hAnsi="AvenirNext LT Pro Regular"/>
          <w:sz w:val="22"/>
          <w:lang w:val="en-GB"/>
        </w:rPr>
        <w:t xml:space="preserve"> </w:t>
      </w:r>
      <w:r w:rsidR="00415083" w:rsidRPr="00415083">
        <w:rPr>
          <w:rFonts w:ascii="AvenirNext LT Pro Regular" w:hAnsi="AvenirNext LT Pro Regular"/>
          <w:sz w:val="22"/>
        </w:rPr>
        <w:t xml:space="preserve">that a goal of the work of IALA is that Marine Aids to Navigation are developed and harmonized through international cooperation and the provision of standards as described in the </w:t>
      </w:r>
      <w:r w:rsidR="00415083" w:rsidRPr="009B1163">
        <w:rPr>
          <w:rFonts w:ascii="AvenirNext LT Pro Regular" w:hAnsi="AvenirNext LT Pro Regular"/>
          <w:sz w:val="22"/>
          <w:highlight w:val="yellow"/>
        </w:rPr>
        <w:t>Strategic Vision for the period 2018-2026,</w:t>
      </w:r>
    </w:p>
    <w:p w14:paraId="6BA68D33" w14:textId="00B861C9"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HAVING CONSIDERED</w:t>
      </w:r>
      <w:r w:rsidRPr="00353F3B">
        <w:rPr>
          <w:rFonts w:ascii="AvenirNext LT Pro Regular" w:hAnsi="AvenirNext LT Pro Regular"/>
          <w:sz w:val="22"/>
          <w:lang w:val="en-GB"/>
        </w:rPr>
        <w:t xml:space="preserve"> the advice of the Council</w:t>
      </w:r>
      <w:r w:rsidRPr="00353F3B">
        <w:rPr>
          <w:rFonts w:ascii="AvenirNext LT Pro Regular" w:hAnsi="AvenirNext LT Pro Regular"/>
          <w:i/>
          <w:sz w:val="22"/>
          <w:lang w:val="en-GB"/>
        </w:rPr>
        <w:t xml:space="preserve"> </w:t>
      </w:r>
      <w:r w:rsidRPr="00353F3B">
        <w:rPr>
          <w:rFonts w:ascii="AvenirNext LT Pro Regular" w:hAnsi="AvenirNext LT Pro Regular"/>
          <w:sz w:val="22"/>
          <w:lang w:val="en-GB"/>
        </w:rPr>
        <w:t>provided to General Assembly at its 13th Session</w:t>
      </w:r>
      <w:r w:rsidR="00866764">
        <w:rPr>
          <w:rFonts w:ascii="AvenirNext LT Pro Regular" w:hAnsi="AvenirNext LT Pro Regular"/>
          <w:sz w:val="22"/>
          <w:lang w:val="en-GB"/>
        </w:rPr>
        <w:t>,</w:t>
      </w:r>
    </w:p>
    <w:p w14:paraId="6F83C29A" w14:textId="2DB201DF"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APPROVES</w:t>
      </w:r>
      <w:r w:rsidRPr="00353F3B">
        <w:rPr>
          <w:rFonts w:ascii="AvenirNext LT Pro Regular" w:hAnsi="AvenirNext LT Pro Regular"/>
          <w:sz w:val="22"/>
          <w:lang w:val="en-GB"/>
        </w:rPr>
        <w:t xml:space="preserve"> the </w:t>
      </w:r>
      <w:r>
        <w:rPr>
          <w:rFonts w:ascii="AvenirNext LT Pro Regular" w:hAnsi="AvenirNext LT Pro Regular"/>
          <w:sz w:val="22"/>
          <w:lang w:val="en-GB"/>
        </w:rPr>
        <w:t>IALA Standard 105</w:t>
      </w:r>
      <w:r w:rsidRPr="00353F3B">
        <w:rPr>
          <w:rFonts w:ascii="AvenirNext LT Pro Regular" w:hAnsi="AvenirNext LT Pro Regular"/>
          <w:sz w:val="22"/>
          <w:lang w:val="en-GB"/>
        </w:rPr>
        <w:t xml:space="preserve">0 </w:t>
      </w:r>
      <w:r>
        <w:rPr>
          <w:rFonts w:ascii="AvenirNext LT Pro Regular" w:hAnsi="AvenirNext LT Pro Regular"/>
          <w:sz w:val="22"/>
          <w:lang w:val="en-GB"/>
        </w:rPr>
        <w:t>Training and Certification</w:t>
      </w:r>
      <w:r w:rsidRPr="00353F3B">
        <w:rPr>
          <w:rFonts w:ascii="AvenirNext LT Pro Regular" w:hAnsi="AvenirNext LT Pro Regular"/>
          <w:sz w:val="22"/>
          <w:lang w:val="en-GB"/>
        </w:rPr>
        <w:t>, and</w:t>
      </w:r>
    </w:p>
    <w:p w14:paraId="2CCD8F7F"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INVITES</w:t>
      </w:r>
      <w:r w:rsidRPr="00353F3B">
        <w:rPr>
          <w:rFonts w:ascii="AvenirNext LT Pro Regular" w:hAnsi="AvenirNext LT Pro Regular"/>
          <w:sz w:val="22"/>
          <w:lang w:val="en-GB"/>
        </w:rPr>
        <w:t xml:space="preserve"> Members and Marine Aids to Navigation Authorities world-wide to undertake to implement the provisions of the Standard.</w:t>
      </w:r>
    </w:p>
    <w:p w14:paraId="3AB5DCA8" w14:textId="6DDEDEDD" w:rsidR="00353F3B" w:rsidRDefault="00353F3B">
      <w:pPr>
        <w:spacing w:after="200" w:line="276" w:lineRule="auto"/>
        <w:rPr>
          <w:lang w:val="en-GB"/>
        </w:rPr>
      </w:pPr>
      <w:r>
        <w:rPr>
          <w:lang w:val="en-GB"/>
        </w:rPr>
        <w:br w:type="page"/>
      </w:r>
    </w:p>
    <w:p w14:paraId="1A18A937" w14:textId="77777777" w:rsidR="00EB6F3C" w:rsidRPr="004259CB" w:rsidRDefault="00EB6F3C" w:rsidP="003274DB">
      <w:pPr>
        <w:rPr>
          <w:lang w:val="en-GB"/>
        </w:rPr>
        <w:sectPr w:rsidR="00EB6F3C" w:rsidRPr="004259CB" w:rsidSect="00353F3B">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6E0CCA">
          <w:rPr>
            <w:webHidden/>
          </w:rPr>
          <w:t>5</w:t>
        </w:r>
        <w:r w:rsidR="00757F9E">
          <w:rPr>
            <w:webHidden/>
          </w:rPr>
          <w:fldChar w:fldCharType="end"/>
        </w:r>
      </w:hyperlink>
    </w:p>
    <w:p w14:paraId="5A57CA93" w14:textId="77777777" w:rsidR="00757F9E" w:rsidRDefault="00280977">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6E0CCA">
          <w:rPr>
            <w:webHidden/>
          </w:rPr>
          <w:t>5</w:t>
        </w:r>
        <w:r w:rsidR="00757F9E">
          <w:rPr>
            <w:webHidden/>
          </w:rPr>
          <w:fldChar w:fldCharType="end"/>
        </w:r>
      </w:hyperlink>
    </w:p>
    <w:p w14:paraId="75034B08" w14:textId="77777777" w:rsidR="00757F9E" w:rsidRDefault="00280977">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6E0CCA">
          <w:rPr>
            <w:webHidden/>
          </w:rPr>
          <w:t>5</w:t>
        </w:r>
        <w:r w:rsidR="00757F9E">
          <w:rPr>
            <w:webHidden/>
          </w:rPr>
          <w:fldChar w:fldCharType="end"/>
        </w:r>
      </w:hyperlink>
    </w:p>
    <w:p w14:paraId="1A6265BF" w14:textId="77777777" w:rsidR="00757F9E" w:rsidRDefault="00280977">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6E0CCA">
          <w:rPr>
            <w:webHidden/>
          </w:rPr>
          <w:t>5</w:t>
        </w:r>
        <w:r w:rsidR="00757F9E">
          <w:rPr>
            <w:webHidden/>
          </w:rPr>
          <w:fldChar w:fldCharType="end"/>
        </w:r>
      </w:hyperlink>
    </w:p>
    <w:p w14:paraId="4BE62355" w14:textId="77777777" w:rsidR="00757F9E" w:rsidRDefault="00280977">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6E0CCA">
          <w:rPr>
            <w:webHidden/>
          </w:rPr>
          <w:t>6</w:t>
        </w:r>
        <w:r w:rsidR="00757F9E">
          <w:rPr>
            <w:webHidden/>
          </w:rPr>
          <w:fldChar w:fldCharType="end"/>
        </w:r>
      </w:hyperlink>
    </w:p>
    <w:p w14:paraId="56E650A4" w14:textId="77777777" w:rsidR="00757F9E" w:rsidRDefault="00280977">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6E0CCA">
          <w:rPr>
            <w:webHidden/>
          </w:rPr>
          <w:t>6</w:t>
        </w:r>
        <w:r w:rsidR="00757F9E">
          <w:rPr>
            <w:webHidden/>
          </w:rPr>
          <w:fldChar w:fldCharType="end"/>
        </w:r>
      </w:hyperlink>
    </w:p>
    <w:p w14:paraId="5CB07878" w14:textId="77777777" w:rsidR="00757F9E" w:rsidRDefault="00280977">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6E0CCA">
          <w:rPr>
            <w:webHidden/>
          </w:rPr>
          <w:t>6</w:t>
        </w:r>
        <w:r w:rsidR="00757F9E">
          <w:rPr>
            <w:webHidden/>
          </w:rPr>
          <w:fldChar w:fldCharType="end"/>
        </w:r>
      </w:hyperlink>
    </w:p>
    <w:p w14:paraId="790A8C13" w14:textId="77777777" w:rsidR="00757F9E" w:rsidRDefault="00280977">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6E0CCA">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2" w:name="_Toc432687596"/>
      <w:bookmarkStart w:id="3" w:name="_Toc464033443"/>
      <w:bookmarkStart w:id="4" w:name="_Toc464136438"/>
      <w:bookmarkStart w:id="5" w:name="_Toc464139604"/>
      <w:r w:rsidRPr="004259CB">
        <w:rPr>
          <w:caps w:val="0"/>
        </w:rPr>
        <w:t>INTRODUCTION</w:t>
      </w:r>
      <w:bookmarkEnd w:id="2"/>
      <w:bookmarkEnd w:id="3"/>
      <w:bookmarkEnd w:id="4"/>
      <w:bookmarkEnd w:id="5"/>
    </w:p>
    <w:p w14:paraId="5A48B6AB" w14:textId="77777777" w:rsidR="004259CB" w:rsidRPr="004259CB" w:rsidRDefault="004259CB" w:rsidP="004259CB">
      <w:pPr>
        <w:pStyle w:val="Sparationtitre1"/>
        <w:rPr>
          <w:lang w:val="en-GB"/>
        </w:rPr>
      </w:pPr>
    </w:p>
    <w:p w14:paraId="50E8B902" w14:textId="77777777" w:rsidR="00353F3B" w:rsidRPr="006B6BA8" w:rsidRDefault="00353F3B"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0B0E6190" w14:textId="77777777" w:rsidR="00353F3B" w:rsidRPr="006B6BA8" w:rsidRDefault="00353F3B"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41C19100" w14:textId="77777777" w:rsidR="00353F3B" w:rsidRPr="00536858" w:rsidRDefault="00353F3B" w:rsidP="00353F3B">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47E4267C" w:rsidR="004259CB" w:rsidRPr="004259CB" w:rsidRDefault="006D1C57" w:rsidP="00BA0EEF">
            <w:pPr>
              <w:spacing w:before="120" w:after="120"/>
              <w:ind w:left="170"/>
              <w:rPr>
                <w:sz w:val="22"/>
                <w:lang w:val="en-GB"/>
              </w:rPr>
            </w:pPr>
            <w:r>
              <w:rPr>
                <w:sz w:val="22"/>
                <w:lang w:val="en-GB"/>
              </w:rPr>
              <w:t>IALA Standard</w:t>
            </w:r>
          </w:p>
        </w:tc>
        <w:tc>
          <w:tcPr>
            <w:tcW w:w="6972" w:type="dxa"/>
          </w:tcPr>
          <w:p w14:paraId="44503F86" w14:textId="052A1347" w:rsidR="004259CB" w:rsidRPr="004259CB" w:rsidRDefault="006D1C57" w:rsidP="006D1C57">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32C5832C" w:rsidR="004259CB" w:rsidRPr="004259CB" w:rsidRDefault="006D1C57" w:rsidP="00BA0EEF">
            <w:pPr>
              <w:spacing w:before="120" w:after="120"/>
              <w:ind w:left="170"/>
              <w:rPr>
                <w:sz w:val="22"/>
                <w:lang w:val="en-GB"/>
              </w:rPr>
            </w:pPr>
            <w:r>
              <w:rPr>
                <w:sz w:val="22"/>
                <w:lang w:val="en-GB"/>
              </w:rPr>
              <w:t>IALA Recommendation</w:t>
            </w:r>
          </w:p>
        </w:tc>
        <w:tc>
          <w:tcPr>
            <w:tcW w:w="6972" w:type="dxa"/>
          </w:tcPr>
          <w:p w14:paraId="73047857" w14:textId="09AE8155" w:rsidR="004259CB" w:rsidRPr="004259CB" w:rsidRDefault="006D1C57" w:rsidP="006D1C57">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6F95C15" w:rsidR="004259CB" w:rsidRPr="004259CB" w:rsidRDefault="006D1C57" w:rsidP="00BA0EEF">
            <w:pPr>
              <w:spacing w:before="120" w:after="120"/>
              <w:ind w:left="170"/>
              <w:rPr>
                <w:sz w:val="22"/>
                <w:lang w:val="en-GB"/>
              </w:rPr>
            </w:pPr>
            <w:r>
              <w:rPr>
                <w:sz w:val="22"/>
                <w:lang w:val="en-GB"/>
              </w:rPr>
              <w:t>IALA Guideline</w:t>
            </w:r>
          </w:p>
        </w:tc>
        <w:tc>
          <w:tcPr>
            <w:tcW w:w="6972" w:type="dxa"/>
          </w:tcPr>
          <w:p w14:paraId="17191375" w14:textId="76C963A2" w:rsidR="004259CB" w:rsidRPr="004259CB" w:rsidRDefault="006D1C57"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6" w:name="_Toc464033444"/>
      <w:bookmarkStart w:id="7" w:name="_Toc464136439"/>
      <w:bookmarkStart w:id="8" w:name="_Toc464139605"/>
      <w:r w:rsidRPr="004259CB">
        <w:rPr>
          <w:caps w:val="0"/>
        </w:rPr>
        <w:t>PURPOSE</w:t>
      </w:r>
      <w:bookmarkEnd w:id="6"/>
      <w:bookmarkEnd w:id="7"/>
      <w:bookmarkEnd w:id="8"/>
    </w:p>
    <w:p w14:paraId="7D46D1E9" w14:textId="77777777" w:rsidR="004259CB" w:rsidRPr="004259CB" w:rsidRDefault="004259CB" w:rsidP="004259CB">
      <w:pPr>
        <w:pStyle w:val="Sparationtitre1"/>
        <w:rPr>
          <w:lang w:val="en-GB"/>
        </w:rPr>
      </w:pPr>
    </w:p>
    <w:p w14:paraId="20EFCAA9" w14:textId="36A8CA5D" w:rsidR="004259CB" w:rsidRPr="004259CB" w:rsidRDefault="004259CB" w:rsidP="004259CB">
      <w:pPr>
        <w:pStyle w:val="BodyText"/>
      </w:pPr>
      <w:r w:rsidRPr="009B1163">
        <w:rPr>
          <w:highlight w:val="yellow"/>
        </w:rPr>
        <w:t>The IALA Stra</w:t>
      </w:r>
      <w:r w:rsidR="00CA1E70" w:rsidRPr="009B1163">
        <w:rPr>
          <w:highlight w:val="yellow"/>
        </w:rPr>
        <w:t>tegic Vision for the period 2018</w:t>
      </w:r>
      <w:r w:rsidRPr="009B1163">
        <w:rPr>
          <w:highlight w:val="yellow"/>
        </w:rPr>
        <w:t xml:space="preserve">-2026, </w:t>
      </w:r>
      <w:r w:rsidR="006D1C57" w:rsidRPr="009B1163">
        <w:rPr>
          <w:highlight w:val="yellow"/>
        </w:rPr>
        <w:t>approved by the General Assembly in 2018</w:t>
      </w:r>
      <w:r w:rsidRPr="004259CB">
        <w:t xml:space="preserve">, </w:t>
      </w:r>
      <w:r w:rsidR="00A50001">
        <w:t>includes the</w:t>
      </w:r>
      <w:r w:rsidRPr="004259CB">
        <w:t xml:space="preserve"> Goal</w:t>
      </w:r>
      <w:r w:rsidR="00A50001">
        <w:t xml:space="preserve"> </w:t>
      </w:r>
      <w:r w:rsidRPr="004259CB">
        <w:t xml:space="preserve">to </w:t>
      </w:r>
      <w:r w:rsidR="006D1C57">
        <w:t>ensure that</w:t>
      </w:r>
    </w:p>
    <w:p w14:paraId="3C014E5E" w14:textId="607B2946" w:rsidR="004259CB" w:rsidRPr="004259CB" w:rsidRDefault="004259CB" w:rsidP="004259CB">
      <w:pPr>
        <w:pStyle w:val="BodyText"/>
        <w:ind w:left="567"/>
      </w:pPr>
      <w:r w:rsidRPr="004259CB">
        <w:t>“</w:t>
      </w:r>
      <w:r w:rsidR="006D1C57">
        <w:t>Marine</w:t>
      </w:r>
      <w:r w:rsidRPr="004259CB">
        <w:t xml:space="preserve"> </w:t>
      </w:r>
      <w:r w:rsidR="006D1C57">
        <w:t>A</w:t>
      </w:r>
      <w:r w:rsidRPr="004259CB">
        <w:t xml:space="preserve">ids to </w:t>
      </w:r>
      <w:r w:rsidR="006D1C57">
        <w:t>N</w:t>
      </w:r>
      <w:r w:rsidR="00B53C59">
        <w:t xml:space="preserve">avigation are </w:t>
      </w:r>
      <w:r w:rsidR="00FC60F4">
        <w:t xml:space="preserve">developed and </w:t>
      </w:r>
      <w:r w:rsidR="00B53C59">
        <w:t>harmonis</w:t>
      </w:r>
      <w:r w:rsidRPr="004259CB">
        <w:t>ed through international cooperation and the provision of standards.”</w:t>
      </w:r>
    </w:p>
    <w:p w14:paraId="3854151E" w14:textId="51A6B9FC" w:rsidR="004259CB" w:rsidRPr="004259CB" w:rsidRDefault="004259CB" w:rsidP="004259CB">
      <w:pPr>
        <w:pStyle w:val="BodyText"/>
      </w:pPr>
      <w:r w:rsidRPr="004259CB">
        <w:t>IALA Standards are suitable for direct citation by States in the interest of an efficient and harmonised global network of</w:t>
      </w:r>
      <w:r w:rsidR="004979D5">
        <w:t xml:space="preserve"> </w:t>
      </w:r>
      <w:r w:rsidR="00353F3B">
        <w:t>M</w:t>
      </w:r>
      <w:r w:rsidR="004979D5">
        <w:t xml:space="preserve">arine </w:t>
      </w:r>
      <w:r w:rsidR="00353F3B">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9" w:name="_Toc455587602"/>
      <w:bookmarkStart w:id="10" w:name="_Toc455589134"/>
      <w:bookmarkStart w:id="11" w:name="_Toc464033445"/>
      <w:bookmarkStart w:id="12" w:name="_Toc464136440"/>
      <w:bookmarkStart w:id="13" w:name="_Toc464139606"/>
      <w:bookmarkStart w:id="14" w:name="_Toc432687597"/>
      <w:bookmarkEnd w:id="9"/>
      <w:bookmarkEnd w:id="10"/>
      <w:r w:rsidRPr="004259CB">
        <w:rPr>
          <w:caps w:val="0"/>
        </w:rPr>
        <w:t>APPLICATION</w:t>
      </w:r>
      <w:bookmarkEnd w:id="11"/>
      <w:bookmarkEnd w:id="12"/>
      <w:bookmarkEnd w:id="13"/>
    </w:p>
    <w:p w14:paraId="7C7E9428" w14:textId="77777777" w:rsidR="004259CB" w:rsidRPr="004259CB" w:rsidRDefault="004259CB" w:rsidP="004259CB">
      <w:pPr>
        <w:pStyle w:val="Sparationtitre1"/>
        <w:rPr>
          <w:lang w:val="en-GB"/>
        </w:rPr>
      </w:pPr>
    </w:p>
    <w:p w14:paraId="5FA34C7A" w14:textId="372C6369" w:rsidR="004259CB" w:rsidRPr="004259CB" w:rsidRDefault="004259CB" w:rsidP="004259CB">
      <w:pPr>
        <w:pStyle w:val="BodyText"/>
      </w:pPr>
      <w:r w:rsidRPr="004259CB">
        <w:t>This Standard is suit</w:t>
      </w:r>
      <w:r w:rsidR="001C4EEE">
        <w:t>able for implementation by all Marine Aids to N</w:t>
      </w:r>
      <w:r w:rsidRPr="004259CB">
        <w:t>avigation authorities</w:t>
      </w:r>
      <w:commentRangeStart w:id="15"/>
      <w:r w:rsidR="009310D8">
        <w:rPr>
          <w:rStyle w:val="FootnoteReference"/>
        </w:rPr>
        <w:footnoteReference w:id="1"/>
      </w:r>
      <w:commentRangeEnd w:id="15"/>
      <w:r w:rsidR="009B1163">
        <w:rPr>
          <w:rStyle w:val="CommentReference"/>
          <w:lang w:val="en-US"/>
        </w:rPr>
        <w:commentReference w:id="15"/>
      </w:r>
      <w:r w:rsidRPr="004259CB">
        <w:t>.</w:t>
      </w:r>
    </w:p>
    <w:p w14:paraId="16B9C3A2" w14:textId="4E07D271" w:rsidR="004259CB" w:rsidRPr="004259CB" w:rsidRDefault="004259CB" w:rsidP="004259CB">
      <w:pPr>
        <w:pStyle w:val="Heading1"/>
        <w:tabs>
          <w:tab w:val="clear" w:pos="0"/>
        </w:tabs>
        <w:spacing w:before="0"/>
        <w:ind w:left="0" w:firstLine="0"/>
        <w:rPr>
          <w:caps w:val="0"/>
        </w:rPr>
      </w:pPr>
      <w:bookmarkStart w:id="16" w:name="_Toc464033446"/>
      <w:bookmarkStart w:id="17" w:name="_Toc464136441"/>
      <w:bookmarkStart w:id="18" w:name="_Toc464139607"/>
      <w:r w:rsidRPr="004259CB">
        <w:rPr>
          <w:caps w:val="0"/>
        </w:rPr>
        <w:t>SCOPE</w:t>
      </w:r>
      <w:bookmarkEnd w:id="14"/>
      <w:bookmarkEnd w:id="16"/>
      <w:bookmarkEnd w:id="17"/>
      <w:bookmarkEnd w:id="18"/>
    </w:p>
    <w:p w14:paraId="6F92D31F" w14:textId="77777777" w:rsidR="004259CB" w:rsidRPr="004259CB" w:rsidRDefault="004259CB" w:rsidP="004259CB">
      <w:pPr>
        <w:pStyle w:val="Sparationtitre1"/>
        <w:rPr>
          <w:lang w:val="en-GB"/>
        </w:rPr>
      </w:pPr>
    </w:p>
    <w:p w14:paraId="7CEBD959" w14:textId="3661452E" w:rsidR="004259CB" w:rsidRPr="004259CB" w:rsidRDefault="001C4EEE" w:rsidP="004259CB">
      <w:pPr>
        <w:pStyle w:val="BodyText"/>
      </w:pPr>
      <w:r>
        <w:t>IALA Standards may contain normative and i</w:t>
      </w:r>
      <w:r w:rsidR="004259CB" w:rsidRPr="004259CB">
        <w:t>nformative provisions.</w:t>
      </w:r>
    </w:p>
    <w:p w14:paraId="14AB05F0" w14:textId="5D100A14" w:rsidR="004259CB" w:rsidRPr="004259CB" w:rsidRDefault="004259CB" w:rsidP="004259CB">
      <w:pPr>
        <w:pStyle w:val="BodyText"/>
      </w:pPr>
      <w:r w:rsidRPr="004259CB">
        <w:t xml:space="preserve">Normative provisions are those with which it is necessary to conform in order to claim compliance </w:t>
      </w:r>
      <w:r w:rsidR="001C4EEE" w:rsidRPr="004259CB">
        <w:t>to</w:t>
      </w:r>
      <w:r w:rsidRPr="004259CB">
        <w:t xml:space="preserve"> the Standard.</w:t>
      </w:r>
    </w:p>
    <w:p w14:paraId="6BAC2A13" w14:textId="2B07F534"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1C4EEE" w:rsidRPr="004259CB">
        <w:t>to</w:t>
      </w:r>
      <w:r w:rsidRPr="004259CB">
        <w:t xml:space="preserve"> the Standard.</w:t>
      </w:r>
    </w:p>
    <w:p w14:paraId="46D71A95" w14:textId="5B1A7EB9" w:rsidR="004259CB" w:rsidRPr="004259CB" w:rsidRDefault="001C4EEE" w:rsidP="004259CB">
      <w:pPr>
        <w:pStyle w:val="BodyText"/>
      </w:pPr>
      <w:r>
        <w:lastRenderedPageBreak/>
        <w:t xml:space="preserve">This Standard references normative </w:t>
      </w:r>
      <w:r w:rsidR="004259CB" w:rsidRPr="004259CB">
        <w:t>provisions, detailed in the listed IALA Recommendations, covering the following scope.</w:t>
      </w:r>
    </w:p>
    <w:p w14:paraId="2E782F7F" w14:textId="158E9BAC" w:rsidR="00457308" w:rsidRDefault="001C4EEE" w:rsidP="004259CB">
      <w:pPr>
        <w:pStyle w:val="Bullet1"/>
      </w:pPr>
      <w:r>
        <w:t>Training and a</w:t>
      </w:r>
      <w:r w:rsidR="00033773">
        <w:t>ssessment</w:t>
      </w:r>
    </w:p>
    <w:p w14:paraId="7279D510" w14:textId="4F6B3B2C" w:rsidR="00033773" w:rsidRDefault="00E3199E" w:rsidP="00033773">
      <w:pPr>
        <w:pStyle w:val="Bullet1"/>
      </w:pPr>
      <w:r>
        <w:t>Accreditation, c</w:t>
      </w:r>
      <w:r w:rsidR="00033773" w:rsidRPr="00033773">
        <w:t>ompetency</w:t>
      </w:r>
      <w:r w:rsidR="00552057">
        <w:t>,</w:t>
      </w:r>
      <w:r w:rsidR="00033773" w:rsidRPr="00033773">
        <w:t xml:space="preserve"> certification and revalidation</w:t>
      </w:r>
    </w:p>
    <w:p w14:paraId="0E39F669" w14:textId="2BB479B7" w:rsidR="00E138FD" w:rsidRPr="00BE0675" w:rsidRDefault="00E138FD" w:rsidP="00033773">
      <w:pPr>
        <w:pStyle w:val="Bullet1"/>
      </w:pPr>
      <w:r>
        <w:t>Capacity building</w:t>
      </w:r>
    </w:p>
    <w:p w14:paraId="26337B12" w14:textId="2C89075D" w:rsidR="004259CB" w:rsidRPr="004259CB" w:rsidRDefault="004259CB" w:rsidP="004259CB">
      <w:pPr>
        <w:pStyle w:val="Heading1"/>
        <w:tabs>
          <w:tab w:val="clear" w:pos="0"/>
        </w:tabs>
        <w:spacing w:before="0"/>
        <w:ind w:left="0" w:firstLine="0"/>
        <w:rPr>
          <w:caps w:val="0"/>
        </w:rPr>
      </w:pPr>
      <w:bookmarkStart w:id="19" w:name="_Toc455587604"/>
      <w:bookmarkStart w:id="20" w:name="_Toc455589136"/>
      <w:bookmarkStart w:id="21" w:name="_Toc432687599"/>
      <w:bookmarkStart w:id="22" w:name="_Toc464033447"/>
      <w:bookmarkStart w:id="23" w:name="_Toc464136442"/>
      <w:bookmarkStart w:id="24" w:name="_Toc464139608"/>
      <w:bookmarkEnd w:id="19"/>
      <w:bookmarkEnd w:id="20"/>
      <w:r w:rsidRPr="004259CB">
        <w:rPr>
          <w:caps w:val="0"/>
        </w:rPr>
        <w:t>REFERENCED DOCUMENT</w:t>
      </w:r>
      <w:r w:rsidR="00757F9E" w:rsidRPr="004259CB">
        <w:rPr>
          <w:caps w:val="0"/>
        </w:rPr>
        <w:t>S</w:t>
      </w:r>
      <w:bookmarkEnd w:id="21"/>
      <w:bookmarkEnd w:id="22"/>
      <w:bookmarkEnd w:id="23"/>
      <w:bookmarkEnd w:id="24"/>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7B01FEE8" w14:textId="4B45D3B4" w:rsidR="00550DB1" w:rsidRPr="004259CB" w:rsidRDefault="00550DB1" w:rsidP="00550DB1">
      <w:pPr>
        <w:pStyle w:val="BodyText"/>
      </w:pPr>
      <w:bookmarkStart w:id="25" w:name="_Toc455589139"/>
      <w:bookmarkEnd w:id="25"/>
      <w:r w:rsidRPr="004259CB">
        <w:t xml:space="preserve">In this Standard the word ‘shall’ is used to </w:t>
      </w:r>
      <w:r>
        <w:t>indicate</w:t>
      </w:r>
      <w:r w:rsidR="001C4EEE">
        <w:t xml:space="preserve"> that a provision is n</w:t>
      </w:r>
      <w:r w:rsidRPr="004259CB">
        <w:t xml:space="preserve">ormative and is to be followed in order to comply with the </w:t>
      </w:r>
      <w:r w:rsidR="004979D5">
        <w:t>S</w:t>
      </w:r>
      <w:r w:rsidRPr="004259CB">
        <w:t>tandard.</w:t>
      </w:r>
      <w:r w:rsidR="001C4EEE">
        <w:t xml:space="preserve">  The word ‘should’ introduces i</w:t>
      </w:r>
      <w:r w:rsidRPr="004259CB">
        <w:t>nformative provisions.</w:t>
      </w:r>
    </w:p>
    <w:p w14:paraId="398CA937" w14:textId="73EF2CD2" w:rsidR="004259CB" w:rsidRPr="004259CB" w:rsidRDefault="004259CB" w:rsidP="004259CB">
      <w:pPr>
        <w:pStyle w:val="Textedesaisie"/>
        <w:rPr>
          <w:lang w:val="en-GB"/>
        </w:rPr>
      </w:pPr>
      <w:r w:rsidRPr="004259CB">
        <w:rPr>
          <w:lang w:val="en-GB"/>
        </w:rPr>
        <w:t xml:space="preserve">The following Recommendations are </w:t>
      </w:r>
      <w:r w:rsidR="001C4EEE">
        <w:rPr>
          <w:b/>
          <w:lang w:val="en-GB"/>
        </w:rPr>
        <w:t>n</w:t>
      </w:r>
      <w:r w:rsidRPr="004259CB">
        <w:rPr>
          <w:b/>
          <w:lang w:val="en-GB"/>
        </w:rPr>
        <w:t>ormative</w:t>
      </w:r>
      <w:r w:rsidRPr="004259CB">
        <w:rPr>
          <w:lang w:val="en-GB"/>
        </w:rPr>
        <w:t xml:space="preserve"> provisions, and </w:t>
      </w:r>
      <w:r w:rsidRPr="0093652B">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343" w:type="dxa"/>
        <w:jc w:val="center"/>
        <w:tblLayout w:type="fixed"/>
        <w:tblLook w:val="04A0" w:firstRow="1" w:lastRow="0" w:firstColumn="1" w:lastColumn="0" w:noHBand="0" w:noVBand="1"/>
      </w:tblPr>
      <w:tblGrid>
        <w:gridCol w:w="2526"/>
        <w:gridCol w:w="1580"/>
        <w:gridCol w:w="6237"/>
      </w:tblGrid>
      <w:tr w:rsidR="004259CB" w:rsidRPr="004259CB" w14:paraId="0C5F35C5" w14:textId="77777777" w:rsidTr="00866764">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58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205219FA" w14:textId="77777777" w:rsidTr="00866764">
        <w:trPr>
          <w:jc w:val="center"/>
        </w:trPr>
        <w:tc>
          <w:tcPr>
            <w:tcW w:w="2526" w:type="dxa"/>
            <w:vMerge w:val="restart"/>
          </w:tcPr>
          <w:p w14:paraId="200E7977" w14:textId="652D3463" w:rsidR="00033773" w:rsidRPr="00085375" w:rsidRDefault="00033773" w:rsidP="00BA0EEF">
            <w:pPr>
              <w:spacing w:before="120" w:after="120"/>
              <w:rPr>
                <w:b/>
                <w:sz w:val="22"/>
                <w:lang w:val="en-GB"/>
              </w:rPr>
            </w:pPr>
            <w:r w:rsidRPr="00033773">
              <w:rPr>
                <w:b/>
                <w:sz w:val="22"/>
                <w:lang w:val="en-GB"/>
              </w:rPr>
              <w:t>Training and assessment</w:t>
            </w:r>
          </w:p>
        </w:tc>
        <w:tc>
          <w:tcPr>
            <w:tcW w:w="1580" w:type="dxa"/>
          </w:tcPr>
          <w:p w14:paraId="6656869F" w14:textId="71E4E241" w:rsidR="00033773" w:rsidRDefault="004669BA" w:rsidP="001C4EEE">
            <w:pPr>
              <w:spacing w:before="120" w:after="120"/>
              <w:rPr>
                <w:sz w:val="22"/>
                <w:lang w:val="en-GB"/>
              </w:rPr>
            </w:pPr>
            <w:r>
              <w:rPr>
                <w:sz w:val="22"/>
                <w:lang w:val="en-GB"/>
              </w:rPr>
              <w:t>R0141</w:t>
            </w:r>
            <w:del w:id="26" w:author="Jeon MinSu" w:date="2021-09-03T11:26:00Z">
              <w:r w:rsidR="001C4EEE" w:rsidDel="00C54C26">
                <w:rPr>
                  <w:sz w:val="22"/>
                  <w:lang w:val="en-GB"/>
                </w:rPr>
                <w:delText>(</w:delText>
              </w:r>
              <w:r w:rsidR="00033773" w:rsidDel="00C54C26">
                <w:rPr>
                  <w:sz w:val="22"/>
                  <w:lang w:val="en-GB"/>
                </w:rPr>
                <w:delText>E-141</w:delText>
              </w:r>
              <w:r w:rsidR="001C4EEE" w:rsidDel="00C54C26">
                <w:rPr>
                  <w:sz w:val="22"/>
                  <w:lang w:val="en-GB"/>
                </w:rPr>
                <w:delText>)</w:delText>
              </w:r>
            </w:del>
          </w:p>
        </w:tc>
        <w:tc>
          <w:tcPr>
            <w:tcW w:w="6237" w:type="dxa"/>
          </w:tcPr>
          <w:p w14:paraId="20776B0A" w14:textId="227C71ED" w:rsidR="00033773" w:rsidRPr="00085375" w:rsidRDefault="00033773" w:rsidP="00BA0EEF">
            <w:pPr>
              <w:spacing w:before="120" w:after="120"/>
              <w:rPr>
                <w:sz w:val="22"/>
                <w:lang w:val="en-GB"/>
              </w:rPr>
            </w:pPr>
            <w:r w:rsidRPr="00033773">
              <w:rPr>
                <w:sz w:val="22"/>
                <w:lang w:val="en-GB"/>
              </w:rPr>
              <w:t xml:space="preserve">Training and Certification of </w:t>
            </w:r>
            <w:proofErr w:type="spellStart"/>
            <w:r w:rsidRPr="00033773">
              <w:rPr>
                <w:sz w:val="22"/>
                <w:lang w:val="en-GB"/>
              </w:rPr>
              <w:t>AtoN</w:t>
            </w:r>
            <w:proofErr w:type="spellEnd"/>
            <w:r w:rsidRPr="00033773">
              <w:rPr>
                <w:sz w:val="22"/>
                <w:lang w:val="en-GB"/>
              </w:rPr>
              <w:t xml:space="preserve"> </w:t>
            </w:r>
            <w:commentRangeStart w:id="27"/>
            <w:r w:rsidRPr="00033773">
              <w:rPr>
                <w:sz w:val="22"/>
                <w:lang w:val="en-GB"/>
              </w:rPr>
              <w:t>Personnel</w:t>
            </w:r>
            <w:commentRangeEnd w:id="27"/>
            <w:r w:rsidR="009B1163">
              <w:rPr>
                <w:rStyle w:val="CommentReference"/>
              </w:rPr>
              <w:commentReference w:id="27"/>
            </w:r>
          </w:p>
        </w:tc>
      </w:tr>
      <w:tr w:rsidR="00033773" w:rsidRPr="004259CB" w14:paraId="4558792E" w14:textId="77777777" w:rsidTr="00866764">
        <w:trPr>
          <w:jc w:val="center"/>
        </w:trPr>
        <w:tc>
          <w:tcPr>
            <w:tcW w:w="2526" w:type="dxa"/>
            <w:vMerge/>
          </w:tcPr>
          <w:p w14:paraId="14913979" w14:textId="41089089" w:rsidR="00033773" w:rsidRPr="00085375" w:rsidRDefault="00033773" w:rsidP="00BA0EEF">
            <w:pPr>
              <w:spacing w:before="120" w:after="120"/>
              <w:rPr>
                <w:b/>
                <w:sz w:val="22"/>
                <w:lang w:val="en-GB"/>
              </w:rPr>
            </w:pPr>
          </w:p>
        </w:tc>
        <w:tc>
          <w:tcPr>
            <w:tcW w:w="1580" w:type="dxa"/>
          </w:tcPr>
          <w:p w14:paraId="22568796" w14:textId="741F8277" w:rsidR="00033773" w:rsidRDefault="004669BA" w:rsidP="001C4EEE">
            <w:pPr>
              <w:spacing w:before="120" w:after="120"/>
              <w:rPr>
                <w:sz w:val="22"/>
                <w:lang w:val="en-GB"/>
              </w:rPr>
            </w:pPr>
            <w:r>
              <w:rPr>
                <w:sz w:val="22"/>
                <w:lang w:val="en-GB"/>
              </w:rPr>
              <w:t>R0103</w:t>
            </w:r>
            <w:del w:id="28" w:author="Jeon MinSu" w:date="2021-09-03T11:26:00Z">
              <w:r w:rsidR="001C4EEE" w:rsidDel="00C54C26">
                <w:rPr>
                  <w:sz w:val="22"/>
                  <w:lang w:val="en-GB"/>
                </w:rPr>
                <w:delText>(</w:delText>
              </w:r>
              <w:r w:rsidR="00033773" w:rsidDel="00C54C26">
                <w:rPr>
                  <w:sz w:val="22"/>
                  <w:lang w:val="en-GB"/>
                </w:rPr>
                <w:delText>V-103</w:delText>
              </w:r>
              <w:r w:rsidR="001C4EEE" w:rsidDel="00C54C26">
                <w:rPr>
                  <w:sz w:val="22"/>
                  <w:lang w:val="en-GB"/>
                </w:rPr>
                <w:delText>)</w:delText>
              </w:r>
            </w:del>
          </w:p>
        </w:tc>
        <w:tc>
          <w:tcPr>
            <w:tcW w:w="6237" w:type="dxa"/>
          </w:tcPr>
          <w:p w14:paraId="6C9C5AE8" w14:textId="64085C27" w:rsidR="00033773" w:rsidRPr="00085375" w:rsidRDefault="004979D5" w:rsidP="00BA0EEF">
            <w:pPr>
              <w:spacing w:before="120" w:after="120"/>
              <w:rPr>
                <w:sz w:val="22"/>
                <w:lang w:val="en-GB"/>
              </w:rPr>
            </w:pPr>
            <w:r w:rsidRPr="00033773">
              <w:rPr>
                <w:sz w:val="22"/>
                <w:lang w:val="en-GB"/>
              </w:rPr>
              <w:t>Training</w:t>
            </w:r>
            <w:r w:rsidR="00033773" w:rsidRPr="00033773">
              <w:rPr>
                <w:sz w:val="22"/>
                <w:lang w:val="en-GB"/>
              </w:rPr>
              <w:t xml:space="preserve"> and Certification of VTS Personnel</w:t>
            </w:r>
          </w:p>
        </w:tc>
      </w:tr>
      <w:tr w:rsidR="004669BA" w:rsidRPr="004259CB" w14:paraId="643964CB" w14:textId="77777777" w:rsidTr="00866764">
        <w:trPr>
          <w:jc w:val="center"/>
        </w:trPr>
        <w:tc>
          <w:tcPr>
            <w:tcW w:w="2526" w:type="dxa"/>
          </w:tcPr>
          <w:p w14:paraId="3D2349A0" w14:textId="48B062A5" w:rsidR="004669BA" w:rsidRPr="00085375" w:rsidRDefault="004669BA" w:rsidP="00BA0EEF">
            <w:pPr>
              <w:spacing w:before="120" w:after="120"/>
              <w:rPr>
                <w:b/>
                <w:sz w:val="22"/>
                <w:lang w:val="en-GB"/>
              </w:rPr>
            </w:pPr>
            <w:r>
              <w:rPr>
                <w:b/>
                <w:sz w:val="22"/>
                <w:lang w:val="en-GB"/>
              </w:rPr>
              <w:t>Accreditation, competency, certification and revalidation</w:t>
            </w:r>
          </w:p>
        </w:tc>
        <w:tc>
          <w:tcPr>
            <w:tcW w:w="1580" w:type="dxa"/>
          </w:tcPr>
          <w:p w14:paraId="0DCC40FE" w14:textId="3BA098BA" w:rsidR="004669BA" w:rsidRDefault="00015F24" w:rsidP="001C4EEE">
            <w:pPr>
              <w:spacing w:before="120" w:after="120"/>
              <w:rPr>
                <w:sz w:val="22"/>
                <w:lang w:val="en-GB"/>
              </w:rPr>
            </w:pPr>
            <w:del w:id="29" w:author="Jeon MinSu" w:date="2021-09-03T11:26:00Z">
              <w:r w:rsidDel="00C54C26">
                <w:rPr>
                  <w:sz w:val="22"/>
                  <w:lang w:val="en-GB"/>
                </w:rPr>
                <w:delText>O-</w:delText>
              </w:r>
            </w:del>
            <w:ins w:id="30" w:author="Jeon MinSu" w:date="2021-09-03T11:26:00Z">
              <w:r w:rsidR="00C54C26">
                <w:rPr>
                  <w:sz w:val="22"/>
                  <w:lang w:val="en-GB"/>
                </w:rPr>
                <w:t>R0</w:t>
              </w:r>
            </w:ins>
            <w:r>
              <w:rPr>
                <w:sz w:val="22"/>
                <w:lang w:val="en-GB"/>
              </w:rPr>
              <w:t>149</w:t>
            </w:r>
          </w:p>
        </w:tc>
        <w:tc>
          <w:tcPr>
            <w:tcW w:w="6237" w:type="dxa"/>
          </w:tcPr>
          <w:p w14:paraId="6FE5F6C9" w14:textId="2C33D479" w:rsidR="004669BA" w:rsidRPr="00033773" w:rsidDel="004669BA" w:rsidRDefault="004669BA" w:rsidP="00BA0EEF">
            <w:pPr>
              <w:spacing w:before="120" w:after="120"/>
              <w:rPr>
                <w:sz w:val="22"/>
                <w:lang w:val="en-GB"/>
              </w:rPr>
            </w:pPr>
            <w:r>
              <w:rPr>
                <w:sz w:val="22"/>
                <w:lang w:val="en-GB"/>
              </w:rPr>
              <w:t>Accreditation of Training Organisations</w:t>
            </w:r>
          </w:p>
        </w:tc>
      </w:tr>
    </w:tbl>
    <w:p w14:paraId="05EE7EB0" w14:textId="72EA954D" w:rsidR="004259CB" w:rsidRPr="004259CB" w:rsidRDefault="004259CB" w:rsidP="004259CB">
      <w:pPr>
        <w:rPr>
          <w:lang w:val="en-GB"/>
        </w:rPr>
      </w:pPr>
      <w:bookmarkStart w:id="31" w:name="_Toc432687601"/>
      <w:bookmarkEnd w:id="31"/>
    </w:p>
    <w:p w14:paraId="040E162C" w14:textId="12A5FA0E" w:rsidR="004259CB" w:rsidRPr="004259CB" w:rsidRDefault="001C4EEE" w:rsidP="004259CB">
      <w:pPr>
        <w:pStyle w:val="BodyText"/>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93652B">
        <w:rPr>
          <w:b/>
        </w:rPr>
        <w:t>should</w:t>
      </w:r>
      <w:r w:rsidR="004259CB" w:rsidRPr="004259CB">
        <w:t xml:space="preserve"> be observed if compliance with this Standard is claimed.</w:t>
      </w:r>
    </w:p>
    <w:p w14:paraId="35E154AB" w14:textId="46A55693" w:rsidR="004259CB" w:rsidRPr="004259CB" w:rsidRDefault="004259CB" w:rsidP="004259CB">
      <w:pPr>
        <w:pStyle w:val="Heading1"/>
        <w:tabs>
          <w:tab w:val="clear" w:pos="0"/>
        </w:tabs>
        <w:spacing w:before="0"/>
        <w:ind w:left="0" w:firstLine="0"/>
        <w:rPr>
          <w:caps w:val="0"/>
        </w:rPr>
      </w:pPr>
      <w:bookmarkStart w:id="32" w:name="_Toc464136443"/>
      <w:bookmarkStart w:id="33" w:name="_Toc464139609"/>
      <w:r w:rsidRPr="004259CB">
        <w:rPr>
          <w:caps w:val="0"/>
        </w:rPr>
        <w:t>SUPPLEMENTARY ELEMENTS</w:t>
      </w:r>
      <w:bookmarkEnd w:id="32"/>
      <w:bookmarkEnd w:id="33"/>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459F9ED1" w:rsidR="004259CB" w:rsidRPr="004259CB" w:rsidRDefault="006D1C57" w:rsidP="004259CB">
      <w:pPr>
        <w:pStyle w:val="Heading1"/>
        <w:tabs>
          <w:tab w:val="clear" w:pos="0"/>
        </w:tabs>
        <w:spacing w:before="0"/>
        <w:ind w:left="0" w:firstLine="0"/>
        <w:rPr>
          <w:caps w:val="0"/>
        </w:rPr>
      </w:pPr>
      <w:bookmarkStart w:id="34" w:name="_Toc464033448"/>
      <w:bookmarkStart w:id="35" w:name="_Toc464136444"/>
      <w:bookmarkStart w:id="36" w:name="_Toc464139610"/>
      <w:r>
        <w:rPr>
          <w:caps w:val="0"/>
        </w:rPr>
        <w:t>APPROVAL</w:t>
      </w:r>
      <w:r w:rsidR="004259CB" w:rsidRPr="004259CB">
        <w:rPr>
          <w:caps w:val="0"/>
        </w:rPr>
        <w:t xml:space="preserve"> AND AMENDMENT OF STANDARDS</w:t>
      </w:r>
      <w:bookmarkEnd w:id="34"/>
      <w:bookmarkEnd w:id="35"/>
      <w:bookmarkEnd w:id="36"/>
    </w:p>
    <w:p w14:paraId="62034E75" w14:textId="77777777" w:rsidR="004259CB" w:rsidRPr="004259CB" w:rsidRDefault="004259CB" w:rsidP="004259CB">
      <w:pPr>
        <w:pStyle w:val="Sparationtitre1"/>
        <w:rPr>
          <w:lang w:val="en-GB"/>
        </w:rPr>
      </w:pPr>
    </w:p>
    <w:p w14:paraId="33E5B8DE" w14:textId="53331A10" w:rsidR="004259CB" w:rsidRPr="004259CB" w:rsidRDefault="004259CB" w:rsidP="004259CB">
      <w:pPr>
        <w:pStyle w:val="BodyText"/>
      </w:pPr>
      <w:r w:rsidRPr="004259CB">
        <w:t xml:space="preserve">IALA Standards may be </w:t>
      </w:r>
      <w:r w:rsidR="006D1C57">
        <w:t>approved</w:t>
      </w:r>
      <w:r w:rsidRPr="004259CB">
        <w:t xml:space="preserve"> or amended </w:t>
      </w:r>
      <w:r w:rsidR="006D1C57">
        <w:t>at a General Assembly</w:t>
      </w:r>
      <w:r w:rsidRPr="004259CB">
        <w:t>.</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37" w:name="_Toc464033449"/>
      <w:bookmarkStart w:id="38" w:name="_Toc455589152"/>
      <w:bookmarkStart w:id="39" w:name="_Toc455589153"/>
      <w:bookmarkStart w:id="40" w:name="_Toc455589154"/>
      <w:bookmarkStart w:id="41" w:name="_Toc455589155"/>
      <w:bookmarkStart w:id="42" w:name="_Toc455589156"/>
      <w:bookmarkStart w:id="43" w:name="_Toc455589157"/>
      <w:bookmarkStart w:id="44" w:name="_Toc455589158"/>
      <w:bookmarkStart w:id="45" w:name="_Toc455589159"/>
      <w:bookmarkStart w:id="46" w:name="_Toc455589160"/>
      <w:bookmarkStart w:id="47" w:name="_Toc455589161"/>
      <w:bookmarkStart w:id="48" w:name="_Toc455589162"/>
      <w:bookmarkStart w:id="49" w:name="_Toc455589163"/>
      <w:bookmarkStart w:id="50" w:name="_Toc455589164"/>
      <w:bookmarkStart w:id="51" w:name="_Toc455589165"/>
      <w:bookmarkStart w:id="52" w:name="_Toc455589166"/>
      <w:bookmarkStart w:id="53" w:name="_Toc455589167"/>
      <w:bookmarkStart w:id="54" w:name="_Toc455589168"/>
      <w:bookmarkStart w:id="55" w:name="_Toc455589169"/>
      <w:bookmarkStart w:id="56" w:name="_Toc455589170"/>
      <w:bookmarkStart w:id="57" w:name="_Toc455589171"/>
      <w:bookmarkStart w:id="58" w:name="_Toc464033450"/>
      <w:bookmarkStart w:id="59" w:name="_Toc464033451"/>
      <w:bookmarkStart w:id="60" w:name="_Toc432687611"/>
      <w:bookmarkStart w:id="61" w:name="_Toc464033452"/>
      <w:bookmarkStart w:id="62" w:name="_Toc464136445"/>
      <w:bookmarkStart w:id="63" w:name="_Toc464139611"/>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4259CB">
        <w:rPr>
          <w:caps w:val="0"/>
        </w:rPr>
        <w:t>DOCUMENT HISTORY</w:t>
      </w:r>
      <w:bookmarkEnd w:id="60"/>
      <w:bookmarkEnd w:id="61"/>
      <w:bookmarkEnd w:id="62"/>
      <w:bookmarkEnd w:id="63"/>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10206" w:type="dxa"/>
        <w:tblInd w:w="-5" w:type="dxa"/>
        <w:tblLook w:val="04A0" w:firstRow="1" w:lastRow="0" w:firstColumn="1" w:lastColumn="0" w:noHBand="0" w:noVBand="1"/>
      </w:tblPr>
      <w:tblGrid>
        <w:gridCol w:w="1417"/>
        <w:gridCol w:w="2439"/>
        <w:gridCol w:w="6350"/>
      </w:tblGrid>
      <w:tr w:rsidR="004259CB" w:rsidRPr="004259CB" w14:paraId="581D63EC" w14:textId="77777777" w:rsidTr="006D1C57">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439" w:type="dxa"/>
            <w:vAlign w:val="center"/>
          </w:tcPr>
          <w:p w14:paraId="149C13AF" w14:textId="66D24F78" w:rsidR="004259CB" w:rsidRPr="00BA0733" w:rsidRDefault="004259CB" w:rsidP="00BA0733">
            <w:pPr>
              <w:spacing w:before="120" w:after="120"/>
              <w:rPr>
                <w:b/>
                <w:sz w:val="22"/>
                <w:lang w:val="en-GB"/>
              </w:rPr>
            </w:pPr>
            <w:r w:rsidRPr="00BA0733">
              <w:rPr>
                <w:b/>
                <w:sz w:val="22"/>
                <w:lang w:val="en-GB"/>
              </w:rPr>
              <w:t>Details</w:t>
            </w:r>
          </w:p>
        </w:tc>
        <w:tc>
          <w:tcPr>
            <w:tcW w:w="635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6D1C57">
        <w:tc>
          <w:tcPr>
            <w:tcW w:w="1417" w:type="dxa"/>
            <w:vAlign w:val="center"/>
          </w:tcPr>
          <w:p w14:paraId="7A8F493F" w14:textId="793E51BA" w:rsidR="004259CB" w:rsidRPr="00BA0733" w:rsidRDefault="001C4EEE" w:rsidP="00BA0733">
            <w:pPr>
              <w:spacing w:before="120" w:after="120"/>
              <w:rPr>
                <w:sz w:val="22"/>
                <w:lang w:val="en-GB"/>
              </w:rPr>
            </w:pPr>
            <w:r>
              <w:rPr>
                <w:sz w:val="22"/>
                <w:lang w:val="en-GB"/>
              </w:rPr>
              <w:t>2018-05-29</w:t>
            </w:r>
          </w:p>
        </w:tc>
        <w:tc>
          <w:tcPr>
            <w:tcW w:w="2439"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50" w:type="dxa"/>
            <w:vAlign w:val="center"/>
          </w:tcPr>
          <w:p w14:paraId="3E3AE685" w14:textId="19F43FB6" w:rsidR="004259CB" w:rsidRPr="00BA0733" w:rsidRDefault="004259CB" w:rsidP="00BA0733">
            <w:pPr>
              <w:spacing w:before="120" w:after="120"/>
              <w:rPr>
                <w:sz w:val="22"/>
                <w:lang w:val="en-GB"/>
              </w:rPr>
            </w:pPr>
            <w:r w:rsidRPr="00BA0733">
              <w:rPr>
                <w:sz w:val="22"/>
                <w:lang w:val="en-GB"/>
              </w:rPr>
              <w:t xml:space="preserve">General Assembly Resolution, Incheon, </w:t>
            </w:r>
            <w:r w:rsidR="004979D5">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Capt. Phillip Day" w:date="2021-04-15T13:39:00Z" w:initials="PD">
    <w:p w14:paraId="0FA5D730" w14:textId="25E32277" w:rsidR="009B1163" w:rsidRDefault="009B1163">
      <w:pPr>
        <w:pStyle w:val="CommentText"/>
      </w:pPr>
      <w:r>
        <w:rPr>
          <w:rStyle w:val="CommentReference"/>
        </w:rPr>
        <w:annotationRef/>
      </w:r>
      <w:r>
        <w:t xml:space="preserve">Transition period is over </w:t>
      </w:r>
      <w:proofErr w:type="spellStart"/>
      <w:r>
        <w:t>toref</w:t>
      </w:r>
      <w:proofErr w:type="spellEnd"/>
      <w:r>
        <w:t xml:space="preserve"> to be removed</w:t>
      </w:r>
    </w:p>
  </w:comment>
  <w:comment w:id="27" w:author="Capt. Phillip Day" w:date="2021-04-15T13:40:00Z" w:initials="PD">
    <w:p w14:paraId="7FE7061C" w14:textId="41AD09B3" w:rsidR="009B1163" w:rsidRDefault="009B1163">
      <w:pPr>
        <w:pStyle w:val="CommentText"/>
      </w:pPr>
      <w:r>
        <w:rPr>
          <w:rStyle w:val="CommentReference"/>
        </w:rPr>
        <w:annotationRef/>
      </w:r>
      <w:r>
        <w:t>Amend to remove transition period?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A5D730" w15:done="0"/>
  <w15:commentEx w15:paraId="7FE706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C082" w16cex:dateUtc="2021-04-15T12:39:00Z"/>
  <w16cex:commentExtensible w16cex:durableId="2422C0C6" w16cex:dateUtc="2021-04-15T12: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A5D730" w16cid:durableId="2422C082"/>
  <w16cid:commentId w16cid:paraId="7FE7061C" w16cid:durableId="2422C0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10B50" w14:textId="77777777" w:rsidR="001330D6" w:rsidRDefault="001330D6" w:rsidP="003274DB">
      <w:r>
        <w:separator/>
      </w:r>
    </w:p>
  </w:endnote>
  <w:endnote w:type="continuationSeparator" w:id="0">
    <w:p w14:paraId="0176E02B" w14:textId="77777777" w:rsidR="001330D6" w:rsidRDefault="001330D6"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622B05EF" w:rsidR="00857580" w:rsidRDefault="00015F24" w:rsidP="008747E0">
    <w:pPr>
      <w:pStyle w:val="Footer"/>
      <w:rPr>
        <w:lang w:val="en-GB"/>
      </w:rPr>
    </w:pPr>
    <w:r w:rsidRPr="00442889">
      <w:rPr>
        <w:noProof/>
        <w:lang w:val="fr-FR" w:eastAsia="fr-FR"/>
      </w:rPr>
      <w:drawing>
        <wp:anchor distT="0" distB="0" distL="114300" distR="114300" simplePos="0" relativeHeight="251650560" behindDoc="1" locked="0" layoutInCell="1" allowOverlap="1" wp14:anchorId="6E073939" wp14:editId="1B791DF5">
          <wp:simplePos x="0" y="0"/>
          <wp:positionH relativeFrom="page">
            <wp:posOffset>829310</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584" behindDoc="0" locked="0" layoutInCell="1" allowOverlap="1" wp14:anchorId="7BFBF8D0" wp14:editId="54465D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240ABE"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10F6ABD7"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29B1E591" w:rsidR="00857580" w:rsidRPr="00C907DF" w:rsidRDefault="00280977"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S1050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Training and Certification</w:t>
    </w:r>
    <w:r>
      <w:fldChar w:fldCharType="end"/>
    </w:r>
  </w:p>
  <w:p w14:paraId="19BC5EB7" w14:textId="137AFE5F" w:rsidR="00857580" w:rsidRPr="00CB19DB" w:rsidRDefault="00280977" w:rsidP="00CB19DB">
    <w:pPr>
      <w:pStyle w:val="Footerportrait"/>
    </w:pPr>
    <w:r>
      <w:fldChar w:fldCharType="begin"/>
    </w:r>
    <w:r>
      <w:instrText xml:space="preserve"> STYLEREF "Edition number" \* MERGEFORMAT </w:instrText>
    </w:r>
    <w:r>
      <w:fldChar w:fldCharType="separate"/>
    </w:r>
    <w:r>
      <w:t>Edition 12.0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9B04BE">
      <w:t>4</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4ABA4" w14:textId="77777777" w:rsidR="001330D6" w:rsidRDefault="001330D6" w:rsidP="003274DB">
      <w:r>
        <w:separator/>
      </w:r>
    </w:p>
  </w:footnote>
  <w:footnote w:type="continuationSeparator" w:id="0">
    <w:p w14:paraId="7D96E63F" w14:textId="77777777" w:rsidR="001330D6" w:rsidRDefault="001330D6" w:rsidP="003274DB">
      <w:r>
        <w:continuationSeparator/>
      </w:r>
    </w:p>
  </w:footnote>
  <w:footnote w:id="1">
    <w:p w14:paraId="3CEE76BB" w14:textId="5A391D8E" w:rsidR="009310D8" w:rsidRPr="009310D8" w:rsidRDefault="009310D8">
      <w:pPr>
        <w:pStyle w:val="FootnoteText"/>
        <w:rPr>
          <w:sz w:val="18"/>
          <w:szCs w:val="18"/>
          <w:lang w:val="en-GB"/>
        </w:rPr>
      </w:pPr>
      <w:r>
        <w:rPr>
          <w:rStyle w:val="FootnoteReference"/>
        </w:rPr>
        <w:footnoteRef/>
      </w:r>
      <w:r>
        <w:t xml:space="preserve"> </w:t>
      </w:r>
      <w:r w:rsidRPr="009B1163">
        <w:rPr>
          <w:sz w:val="18"/>
          <w:szCs w:val="18"/>
          <w:highlight w:val="yellow"/>
        </w:rPr>
        <w:t>For a transition period of four years, Competent Authorities may assess the qualifications and experience of relevant members of their existing personnel against the curriculum and requirements in the IALA Model Courses, and if deemed satisfactory, issue a suitable Certificate of Competence or equivalent. The IALA World-Wide Academy will assist the Competent Authorities as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EDDB5" w14:textId="5AC52C1B" w:rsidR="00015F24" w:rsidRDefault="00015F24" w:rsidP="009B04BE">
    <w:pPr>
      <w:pStyle w:val="Header"/>
      <w:jc w:val="center"/>
      <w:rPr>
        <w:sz w:val="22"/>
        <w:lang w:val="en-GB"/>
      </w:rPr>
    </w:pPr>
  </w:p>
  <w:p w14:paraId="65BE1D94" w14:textId="438701CC" w:rsidR="00857580" w:rsidRPr="00015F24" w:rsidRDefault="00857580" w:rsidP="00B22232">
    <w:pPr>
      <w:pStyle w:val="Header"/>
      <w:jc w:val="right"/>
      <w:rPr>
        <w:sz w:val="18"/>
        <w:szCs w:val="18"/>
        <w:lang w:val="en-GB"/>
      </w:rPr>
    </w:pPr>
    <w:r w:rsidRPr="0099212F">
      <w:rPr>
        <w:noProof/>
        <w:sz w:val="16"/>
        <w:szCs w:val="16"/>
        <w:lang w:val="fr-FR" w:eastAsia="fr-FR"/>
      </w:rPr>
      <w:drawing>
        <wp:anchor distT="0" distB="0" distL="114300" distR="114300" simplePos="0" relativeHeight="251656192" behindDoc="1" locked="0" layoutInCell="1" allowOverlap="1" wp14:anchorId="03207D6E" wp14:editId="3839A11E">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57D5521E" w:rsidR="00857580" w:rsidRPr="00ED2A8D" w:rsidRDefault="00857580" w:rsidP="008747E0">
    <w:pPr>
      <w:pStyle w:val="Header"/>
      <w:rPr>
        <w:lang w:val="en-GB"/>
      </w:rPr>
    </w:pPr>
  </w:p>
  <w:p w14:paraId="74E97DBD" w14:textId="2DBC3565" w:rsidR="00857580" w:rsidRPr="00ED2A8D" w:rsidRDefault="006E0CCA" w:rsidP="001349DB">
    <w:pPr>
      <w:pStyle w:val="Header"/>
      <w:spacing w:line="360" w:lineRule="exact"/>
      <w:rPr>
        <w:lang w:val="en-GB"/>
      </w:rPr>
    </w:pPr>
    <w:r>
      <w:rPr>
        <w:noProof/>
        <w:lang w:val="fr-FR" w:eastAsia="fr-FR"/>
      </w:rPr>
      <w:drawing>
        <wp:anchor distT="0" distB="0" distL="114300" distR="114300" simplePos="0" relativeHeight="251661312" behindDoc="1" locked="0" layoutInCell="1" allowOverlap="1" wp14:anchorId="7FD87733" wp14:editId="444C5ED6">
          <wp:simplePos x="0" y="0"/>
          <wp:positionH relativeFrom="page">
            <wp:posOffset>38746</wp:posOffset>
          </wp:positionH>
          <wp:positionV relativeFrom="page">
            <wp:posOffset>1539240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2BA5F" w14:textId="6EB42D8A" w:rsidR="00550DB1" w:rsidRDefault="00550D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492AC" w14:textId="19D8ECBA" w:rsidR="00415083" w:rsidRDefault="004150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BEEE" w14:textId="1CEC3BB3" w:rsidR="00353F3B" w:rsidRPr="00015F24" w:rsidRDefault="00015F24" w:rsidP="00015F24">
    <w:pPr>
      <w:pStyle w:val="Header"/>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05CA8A37" wp14:editId="727F2883">
          <wp:simplePos x="0" y="0"/>
          <wp:positionH relativeFrom="column">
            <wp:posOffset>5904706</wp:posOffset>
          </wp:positionH>
          <wp:positionV relativeFrom="paragraph">
            <wp:posOffset>-95250</wp:posOffset>
          </wp:positionV>
          <wp:extent cx="578644" cy="57864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78644" cy="578644"/>
                  </a:xfrm>
                  <a:prstGeom prst="rect">
                    <a:avLst/>
                  </a:prstGeom>
                </pic:spPr>
              </pic:pic>
            </a:graphicData>
          </a:graphic>
          <wp14:sizeRelH relativeFrom="margin">
            <wp14:pctWidth>0</wp14:pctWidth>
          </wp14:sizeRelH>
          <wp14:sizeRelV relativeFrom="margin">
            <wp14:pctHeight>0</wp14:pctHeight>
          </wp14:sizeRelV>
        </wp:anchor>
      </w:drawing>
    </w:r>
  </w:p>
  <w:p w14:paraId="3D559457" w14:textId="323D6449" w:rsidR="00353F3B" w:rsidRPr="00015F24" w:rsidRDefault="00353F3B" w:rsidP="00015F24">
    <w:pPr>
      <w:pStyle w:val="Header"/>
      <w:jc w:val="right"/>
      <w:rPr>
        <w:sz w:val="18"/>
        <w:szCs w:val="18"/>
        <w:lang w:val="en-GB"/>
      </w:rPr>
    </w:pPr>
  </w:p>
  <w:p w14:paraId="1728AC51" w14:textId="77777777" w:rsidR="00353F3B" w:rsidRDefault="00353F3B" w:rsidP="008747E0">
    <w:pPr>
      <w:pStyle w:val="Header"/>
      <w:rPr>
        <w:lang w:val="en-GB"/>
      </w:rPr>
    </w:pPr>
  </w:p>
  <w:p w14:paraId="0E6769AF" w14:textId="77777777" w:rsidR="00353F3B" w:rsidRDefault="00353F3B" w:rsidP="008747E0">
    <w:pPr>
      <w:pStyle w:val="Header"/>
      <w:rPr>
        <w:lang w:val="en-GB"/>
      </w:rPr>
    </w:pPr>
  </w:p>
  <w:p w14:paraId="304E1247" w14:textId="77777777" w:rsidR="00353F3B" w:rsidRPr="00ED2A8D" w:rsidRDefault="00353F3B" w:rsidP="008747E0">
    <w:pPr>
      <w:pStyle w:val="Header"/>
      <w:rPr>
        <w:lang w:val="en-GB"/>
      </w:rPr>
    </w:pPr>
  </w:p>
  <w:p w14:paraId="3E1FEE02" w14:textId="001C9BFC" w:rsidR="00353F3B" w:rsidRPr="00ED2A8D" w:rsidRDefault="00353F3B"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F8A03" w14:textId="0157A170" w:rsidR="00415083" w:rsidRDefault="0041508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069FC" w14:textId="0DEE23EA" w:rsidR="00550DB1" w:rsidRDefault="00550DB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03E476F4" w:rsidR="00857580" w:rsidRPr="00ED2A8D" w:rsidRDefault="006D1C57" w:rsidP="008747E0">
    <w:pPr>
      <w:pStyle w:val="Header"/>
      <w:rPr>
        <w:lang w:val="en-GB"/>
      </w:rPr>
    </w:pPr>
    <w:r>
      <w:rPr>
        <w:noProof/>
        <w:lang w:val="fr-FR" w:eastAsia="fr-FR"/>
      </w:rPr>
      <w:drawing>
        <wp:anchor distT="0" distB="0" distL="114300" distR="114300" simplePos="0" relativeHeight="251655680" behindDoc="1" locked="0" layoutInCell="1" allowOverlap="1" wp14:anchorId="622BD764" wp14:editId="29B2A959">
          <wp:simplePos x="0" y="0"/>
          <wp:positionH relativeFrom="page">
            <wp:posOffset>6712268</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F973BC" w14:textId="7C403B4D" w:rsidR="00015F24" w:rsidRDefault="00015F24" w:rsidP="00550DB1">
    <w:pPr>
      <w:pStyle w:val="Header"/>
      <w:jc w:val="right"/>
      <w:rPr>
        <w:sz w:val="22"/>
        <w:lang w:val="en-GB"/>
      </w:rPr>
    </w:pPr>
  </w:p>
  <w:p w14:paraId="13D07D85" w14:textId="050B5148" w:rsidR="00857580" w:rsidRPr="00015F24" w:rsidRDefault="00857580" w:rsidP="00550DB1">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4B954CCD" w:rsidR="00857580" w:rsidRPr="00441393" w:rsidRDefault="00857580" w:rsidP="00353F3B">
    <w:pPr>
      <w:pStyle w:val="Contents"/>
      <w:tabs>
        <w:tab w:val="left" w:pos="7431"/>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FEAA4" w14:textId="07D19281" w:rsidR="00550DB1" w:rsidRDefault="00550DB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09C7B" w14:textId="114406DA" w:rsidR="00550DB1" w:rsidRDefault="00550DB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778D9" w14:textId="79C790DD" w:rsidR="006D1C57" w:rsidRDefault="006D1C57" w:rsidP="00550DB1">
    <w:pPr>
      <w:pStyle w:val="Header"/>
      <w:jc w:val="right"/>
      <w:rPr>
        <w:lang w:val="en-GB"/>
      </w:rPr>
    </w:pPr>
    <w:r>
      <w:rPr>
        <w:noProof/>
        <w:lang w:val="fr-FR" w:eastAsia="fr-FR"/>
      </w:rPr>
      <w:drawing>
        <wp:anchor distT="0" distB="0" distL="114300" distR="114300" simplePos="0" relativeHeight="251652608" behindDoc="1" locked="0" layoutInCell="1" allowOverlap="1" wp14:anchorId="7265616B" wp14:editId="063C7A97">
          <wp:simplePos x="0" y="0"/>
          <wp:positionH relativeFrom="page">
            <wp:posOffset>6716554</wp:posOffset>
          </wp:positionH>
          <wp:positionV relativeFrom="page">
            <wp:posOffset>-21273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6428ACC" w14:textId="17E6F48B" w:rsidR="00015F24" w:rsidRPr="00015F24" w:rsidRDefault="00015F24" w:rsidP="00550DB1">
    <w:pPr>
      <w:pStyle w:val="Header"/>
      <w:jc w:val="right"/>
      <w:rPr>
        <w:sz w:val="22"/>
        <w:lang w:val="en-GB"/>
      </w:rPr>
    </w:pPr>
  </w:p>
  <w:p w14:paraId="4F91943A" w14:textId="74BBB77D" w:rsidR="00857580" w:rsidRPr="00015F24" w:rsidRDefault="00857580" w:rsidP="00550DB1">
    <w:pPr>
      <w:pStyle w:val="Header"/>
      <w:jc w:val="right"/>
      <w:rPr>
        <w:sz w:val="18"/>
        <w:szCs w:val="18"/>
        <w:lang w:val="en-GB"/>
      </w:rPr>
    </w:pPr>
  </w:p>
  <w:p w14:paraId="31D37FA3" w14:textId="77777777" w:rsidR="00015F24" w:rsidRPr="00AB623C" w:rsidRDefault="00015F24" w:rsidP="00550DB1">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on MinSu">
    <w15:presenceInfo w15:providerId="Windows Live" w15:userId="99649344055da0e6"/>
  </w15:person>
  <w15:person w15:author="Capt. Phillip Day">
    <w15:presenceInfo w15:providerId="AD" w15:userId="S::Phil.Day@nlb.org.uk::2003a51a-29f7-4f48-9561-5d9368db24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E3MzIwNDM2MzJX0lEKTi0uzszPAykwrAUAv5KKsiwAAAA="/>
  </w:docVars>
  <w:rsids>
    <w:rsidRoot w:val="00733698"/>
    <w:rsid w:val="00015F24"/>
    <w:rsid w:val="00016EAF"/>
    <w:rsid w:val="00033773"/>
    <w:rsid w:val="00085375"/>
    <w:rsid w:val="000C711B"/>
    <w:rsid w:val="000D4C23"/>
    <w:rsid w:val="000D6DC0"/>
    <w:rsid w:val="000E5B53"/>
    <w:rsid w:val="001330D6"/>
    <w:rsid w:val="001349DB"/>
    <w:rsid w:val="0013794D"/>
    <w:rsid w:val="001744A7"/>
    <w:rsid w:val="00192FEB"/>
    <w:rsid w:val="001B1140"/>
    <w:rsid w:val="001C3592"/>
    <w:rsid w:val="001C4EEE"/>
    <w:rsid w:val="001E416D"/>
    <w:rsid w:val="00203BE2"/>
    <w:rsid w:val="002204DA"/>
    <w:rsid w:val="0022556A"/>
    <w:rsid w:val="00265AFA"/>
    <w:rsid w:val="0027175D"/>
    <w:rsid w:val="00280977"/>
    <w:rsid w:val="002947E5"/>
    <w:rsid w:val="002B107D"/>
    <w:rsid w:val="002B6679"/>
    <w:rsid w:val="002F4745"/>
    <w:rsid w:val="00304DD8"/>
    <w:rsid w:val="003236FC"/>
    <w:rsid w:val="003274DB"/>
    <w:rsid w:val="003476DC"/>
    <w:rsid w:val="003500F2"/>
    <w:rsid w:val="00353F3B"/>
    <w:rsid w:val="00362F76"/>
    <w:rsid w:val="00366678"/>
    <w:rsid w:val="003C7C34"/>
    <w:rsid w:val="004028D6"/>
    <w:rsid w:val="00406B02"/>
    <w:rsid w:val="00415083"/>
    <w:rsid w:val="004259CB"/>
    <w:rsid w:val="00434EE8"/>
    <w:rsid w:val="00441393"/>
    <w:rsid w:val="00456F10"/>
    <w:rsid w:val="00457308"/>
    <w:rsid w:val="004669BA"/>
    <w:rsid w:val="00480184"/>
    <w:rsid w:val="00496E8D"/>
    <w:rsid w:val="004979D5"/>
    <w:rsid w:val="004C7C5C"/>
    <w:rsid w:val="004E2F16"/>
    <w:rsid w:val="004F505B"/>
    <w:rsid w:val="00526234"/>
    <w:rsid w:val="0053726A"/>
    <w:rsid w:val="00540E78"/>
    <w:rsid w:val="00550DB1"/>
    <w:rsid w:val="00552057"/>
    <w:rsid w:val="00553495"/>
    <w:rsid w:val="00556CF6"/>
    <w:rsid w:val="005A181A"/>
    <w:rsid w:val="0060160B"/>
    <w:rsid w:val="00603E5A"/>
    <w:rsid w:val="006127AC"/>
    <w:rsid w:val="006654C7"/>
    <w:rsid w:val="00666061"/>
    <w:rsid w:val="00680F99"/>
    <w:rsid w:val="006939AE"/>
    <w:rsid w:val="006A4DA5"/>
    <w:rsid w:val="006A5A74"/>
    <w:rsid w:val="006C24DF"/>
    <w:rsid w:val="006C748C"/>
    <w:rsid w:val="006D1C57"/>
    <w:rsid w:val="006E0CCA"/>
    <w:rsid w:val="0070191F"/>
    <w:rsid w:val="00733698"/>
    <w:rsid w:val="00757F9E"/>
    <w:rsid w:val="00763409"/>
    <w:rsid w:val="007637E3"/>
    <w:rsid w:val="0076457B"/>
    <w:rsid w:val="00767B26"/>
    <w:rsid w:val="007715E8"/>
    <w:rsid w:val="00782745"/>
    <w:rsid w:val="0078486B"/>
    <w:rsid w:val="007A446A"/>
    <w:rsid w:val="007B102C"/>
    <w:rsid w:val="007D2107"/>
    <w:rsid w:val="007D3221"/>
    <w:rsid w:val="007E30DF"/>
    <w:rsid w:val="007E46D5"/>
    <w:rsid w:val="007F7033"/>
    <w:rsid w:val="007F7544"/>
    <w:rsid w:val="00805837"/>
    <w:rsid w:val="008431CF"/>
    <w:rsid w:val="00857580"/>
    <w:rsid w:val="008601B0"/>
    <w:rsid w:val="00866764"/>
    <w:rsid w:val="008747E0"/>
    <w:rsid w:val="008A7B81"/>
    <w:rsid w:val="009061FD"/>
    <w:rsid w:val="009210BC"/>
    <w:rsid w:val="009310D8"/>
    <w:rsid w:val="009330EF"/>
    <w:rsid w:val="0093652B"/>
    <w:rsid w:val="009414E6"/>
    <w:rsid w:val="00971591"/>
    <w:rsid w:val="00974E99"/>
    <w:rsid w:val="009764FA"/>
    <w:rsid w:val="00980192"/>
    <w:rsid w:val="0099212F"/>
    <w:rsid w:val="009B04BE"/>
    <w:rsid w:val="009B1163"/>
    <w:rsid w:val="009B3B25"/>
    <w:rsid w:val="009C79E3"/>
    <w:rsid w:val="009E16EC"/>
    <w:rsid w:val="009E79A1"/>
    <w:rsid w:val="00A1776A"/>
    <w:rsid w:val="00A50001"/>
    <w:rsid w:val="00A549B3"/>
    <w:rsid w:val="00A771A6"/>
    <w:rsid w:val="00A97BFF"/>
    <w:rsid w:val="00AA70F6"/>
    <w:rsid w:val="00AB326D"/>
    <w:rsid w:val="00AB623C"/>
    <w:rsid w:val="00AB73F4"/>
    <w:rsid w:val="00AC33A2"/>
    <w:rsid w:val="00AF159C"/>
    <w:rsid w:val="00B02CC1"/>
    <w:rsid w:val="00B12B0A"/>
    <w:rsid w:val="00B22232"/>
    <w:rsid w:val="00B31A41"/>
    <w:rsid w:val="00B53C59"/>
    <w:rsid w:val="00B67422"/>
    <w:rsid w:val="00B97082"/>
    <w:rsid w:val="00BA0733"/>
    <w:rsid w:val="00BE0675"/>
    <w:rsid w:val="00C065BD"/>
    <w:rsid w:val="00C23906"/>
    <w:rsid w:val="00C54C26"/>
    <w:rsid w:val="00C81162"/>
    <w:rsid w:val="00C83666"/>
    <w:rsid w:val="00CA1E70"/>
    <w:rsid w:val="00CB19DB"/>
    <w:rsid w:val="00CD0934"/>
    <w:rsid w:val="00CD36BB"/>
    <w:rsid w:val="00CE5E46"/>
    <w:rsid w:val="00CF477F"/>
    <w:rsid w:val="00CF569D"/>
    <w:rsid w:val="00D6195E"/>
    <w:rsid w:val="00D67D51"/>
    <w:rsid w:val="00D70AFE"/>
    <w:rsid w:val="00D74AE1"/>
    <w:rsid w:val="00D7594A"/>
    <w:rsid w:val="00D75F79"/>
    <w:rsid w:val="00DC7E67"/>
    <w:rsid w:val="00DD6C18"/>
    <w:rsid w:val="00DF0A51"/>
    <w:rsid w:val="00DF1669"/>
    <w:rsid w:val="00E138FD"/>
    <w:rsid w:val="00E234E9"/>
    <w:rsid w:val="00E24B2E"/>
    <w:rsid w:val="00E270C5"/>
    <w:rsid w:val="00E317B0"/>
    <w:rsid w:val="00E3199E"/>
    <w:rsid w:val="00E50A79"/>
    <w:rsid w:val="00E6499A"/>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5EC1"/>
    <w:rsid w:val="00F87E86"/>
    <w:rsid w:val="00F9117F"/>
    <w:rsid w:val="00FC1B92"/>
    <w:rsid w:val="00FC60F4"/>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D43F3E"/>
  <w15:docId w15:val="{91BF2C08-A9F7-4CCA-9102-18EF3CC9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FootnoteText">
    <w:name w:val="footnote text"/>
    <w:basedOn w:val="Normal"/>
    <w:link w:val="FootnoteTextChar"/>
    <w:uiPriority w:val="99"/>
    <w:semiHidden/>
    <w:unhideWhenUsed/>
    <w:rsid w:val="009310D8"/>
    <w:pPr>
      <w:spacing w:line="240" w:lineRule="auto"/>
    </w:pPr>
    <w:rPr>
      <w:sz w:val="20"/>
      <w:szCs w:val="20"/>
    </w:rPr>
  </w:style>
  <w:style w:type="character" w:customStyle="1" w:styleId="FootnoteTextChar">
    <w:name w:val="Footnote Text Char"/>
    <w:basedOn w:val="DefaultParagraphFont"/>
    <w:link w:val="FootnoteText"/>
    <w:uiPriority w:val="99"/>
    <w:semiHidden/>
    <w:rsid w:val="009310D8"/>
    <w:rPr>
      <w:sz w:val="20"/>
      <w:szCs w:val="20"/>
      <w:lang w:val="en-US"/>
    </w:rPr>
  </w:style>
  <w:style w:type="character" w:styleId="FootnoteReference">
    <w:name w:val="footnote reference"/>
    <w:basedOn w:val="DefaultParagraphFont"/>
    <w:uiPriority w:val="99"/>
    <w:semiHidden/>
    <w:unhideWhenUsed/>
    <w:rsid w:val="009310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4.xm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C6323A-4B88-450D-9BB5-BEB01D27BA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090537-2190-4166-9C86-2BD5A2EB7B54}">
  <ds:schemaRefs>
    <ds:schemaRef ds:uri="http://schemas.openxmlformats.org/officeDocument/2006/bibliography"/>
  </ds:schemaRefs>
</ds:datastoreItem>
</file>

<file path=customXml/itemProps3.xml><?xml version="1.0" encoding="utf-8"?>
<ds:datastoreItem xmlns:ds="http://schemas.openxmlformats.org/officeDocument/2006/customXml" ds:itemID="{46DA844E-CFDA-4564-A6F5-111B779E1B97}"/>
</file>

<file path=customXml/itemProps4.xml><?xml version="1.0" encoding="utf-8"?>
<ds:datastoreItem xmlns:ds="http://schemas.openxmlformats.org/officeDocument/2006/customXml" ds:itemID="{B062C97E-1858-4C91-93CC-8AABE7D588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783</Words>
  <Characters>4464</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5</cp:revision>
  <cp:lastPrinted>2017-10-12T09:42:00Z</cp:lastPrinted>
  <dcterms:created xsi:type="dcterms:W3CDTF">2021-04-15T12:41:00Z</dcterms:created>
  <dcterms:modified xsi:type="dcterms:W3CDTF">2021-09-03T09:26:00Z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